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BD38" w14:textId="619E6417" w:rsidR="001F3D53" w:rsidRPr="001F3D53" w:rsidRDefault="00F13ACA" w:rsidP="001F3D53">
      <w:pPr>
        <w:pStyle w:val="Heading1"/>
        <w:pBdr>
          <w:bottom w:val="single" w:sz="4" w:space="1" w:color="17365D" w:themeColor="text2" w:themeShade="BF"/>
        </w:pBdr>
      </w:pPr>
      <w:r>
        <w:t xml:space="preserve">Green Star </w:t>
      </w:r>
      <w:r w:rsidR="001F3D53">
        <w:t>Accredited professional</w:t>
      </w:r>
    </w:p>
    <w:p w14:paraId="3DDDBDF9" w14:textId="77777777" w:rsidR="001F3D53" w:rsidRDefault="001F3D53" w:rsidP="00802BE6">
      <w:pPr>
        <w:pStyle w:val="Heading3"/>
      </w:pPr>
      <w:r>
        <w:t>Credit 1</w:t>
      </w:r>
    </w:p>
    <w:p w14:paraId="11E82813" w14:textId="729910B0" w:rsidR="001F3D53" w:rsidRPr="005C34D2" w:rsidRDefault="001F3D53" w:rsidP="001F3D53">
      <w:pPr>
        <w:pStyle w:val="Heading3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01A98">
            <w:rPr>
              <w:rFonts w:ascii="MS Gothic" w:eastAsia="MS Gothic" w:hAnsi="MS Gothic" w:hint="eastAsia"/>
            </w:rPr>
            <w:t>☐</w:t>
          </w:r>
        </w:sdtContent>
      </w:sdt>
      <w:r w:rsidR="00E01A98" w:rsidRPr="005C34D2" w:rsidDel="00E01A98">
        <w:rPr>
          <w:rFonts w:ascii="MS Gothic" w:eastAsia="MS Gothic" w:hAnsi="MS Gothic" w:cs="MS Gothic" w:hint="eastAsia"/>
        </w:rPr>
        <w:t xml:space="preserve"> </w:t>
      </w:r>
      <w:r w:rsidRPr="005C34D2">
        <w:tab/>
        <w:t>As Built Submission</w:t>
      </w:r>
      <w:r w:rsidR="00E01A98">
        <w:rPr>
          <w:rFonts w:ascii="MS Gothic" w:eastAsia="MS Gothic" w:hAnsi="MS Gothic" w:cs="MS Gothic"/>
        </w:rPr>
        <w:t xml:space="preserve"> </w:t>
      </w:r>
      <w:sdt>
        <w:sdtPr>
          <w:rPr>
            <w:bCs w:val="0"/>
            <w:caps w:val="0"/>
          </w:rPr>
          <w:id w:val="7773697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2E3ADA">
            <w:rPr>
              <w:rFonts w:ascii="MS Gothic" w:eastAsia="MS Gothic" w:hAnsi="MS Gothic" w:hint="eastAsia"/>
              <w:bCs w:val="0"/>
              <w:caps w:val="0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6"/>
        <w:gridCol w:w="1060"/>
        <w:gridCol w:w="3123"/>
        <w:gridCol w:w="1388"/>
      </w:tblGrid>
      <w:tr w:rsidR="001F3D53" w14:paraId="12D05F16" w14:textId="77777777" w:rsidTr="00802BE6">
        <w:tc>
          <w:tcPr>
            <w:tcW w:w="3510" w:type="dxa"/>
            <w:vAlign w:val="center"/>
          </w:tcPr>
          <w:p w14:paraId="12561FFF" w14:textId="77777777" w:rsidR="001F3D53" w:rsidRDefault="001F3D53" w:rsidP="00802BE6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0D162ADE" w14:textId="77777777" w:rsidR="001F3D53" w:rsidRDefault="001F3D53" w:rsidP="00802BE6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26774717" w14:textId="77777777" w:rsidR="001F3D53" w:rsidRDefault="001F3D53" w:rsidP="00802BE6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8EEF8EC" w14:textId="77777777" w:rsidR="001F3D53" w:rsidRPr="001A76C9" w:rsidRDefault="00271128" w:rsidP="00802BE6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 w:rsidRPr="00790704">
              <w:rPr>
                <w:color w:val="8064A2" w:themeColor="accent4"/>
              </w:rPr>
              <w:t>#</w:t>
            </w:r>
          </w:p>
        </w:tc>
      </w:tr>
    </w:tbl>
    <w:p w14:paraId="5EDC914D" w14:textId="21BD2203" w:rsidR="005C34D2" w:rsidRDefault="00F06BB8" w:rsidP="0062375E">
      <w:pPr>
        <w:jc w:val="both"/>
      </w:pPr>
      <w:r>
        <w:t>The project has appointed a Green Star Accredited Professional (GSAP</w:t>
      </w:r>
      <w:r w:rsidR="7BABAECC">
        <w:t>)</w:t>
      </w:r>
      <w:r>
        <w:t xml:space="preserve"> who has had active involvement throughout the project in order to ensure that the rating tool is applied effectively and as intended.</w:t>
      </w: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84"/>
        <w:gridCol w:w="1417"/>
        <w:gridCol w:w="4628"/>
        <w:gridCol w:w="1238"/>
        <w:gridCol w:w="1160"/>
      </w:tblGrid>
      <w:tr w:rsidR="00E01A98" w14:paraId="33C1E48C" w14:textId="77777777" w:rsidTr="00E01A98">
        <w:tc>
          <w:tcPr>
            <w:tcW w:w="328" w:type="pct"/>
            <w:vAlign w:val="center"/>
          </w:tcPr>
          <w:p w14:paraId="4EBF2DA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67" w:type="pct"/>
            <w:vAlign w:val="center"/>
          </w:tcPr>
          <w:p w14:paraId="17477B72" w14:textId="77777777" w:rsidR="00017B56" w:rsidRPr="00017B56" w:rsidRDefault="00F96634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68" w:type="pct"/>
            <w:vAlign w:val="center"/>
          </w:tcPr>
          <w:p w14:paraId="2C579018" w14:textId="77777777" w:rsidR="009713A0" w:rsidRDefault="00017B56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63FAD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F89D9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01A98" w14:paraId="58223C8F" w14:textId="77777777" w:rsidTr="00E01A98">
        <w:tc>
          <w:tcPr>
            <w:tcW w:w="328" w:type="pct"/>
            <w:vAlign w:val="center"/>
          </w:tcPr>
          <w:p w14:paraId="3069A806" w14:textId="0969D3C1" w:rsidR="001A76C9" w:rsidRPr="004C3471" w:rsidRDefault="00A22600" w:rsidP="004C34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7" w:type="pct"/>
            <w:vAlign w:val="center"/>
          </w:tcPr>
          <w:p w14:paraId="605FCDDD" w14:textId="77777777" w:rsidR="001A76C9" w:rsidRPr="004C3471" w:rsidRDefault="00F06BB8" w:rsidP="00790704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68" w:type="pct"/>
            <w:vAlign w:val="center"/>
          </w:tcPr>
          <w:p w14:paraId="56696F66" w14:textId="16C2EE28" w:rsidR="001A76C9" w:rsidRDefault="00E01A98" w:rsidP="007B45FE">
            <w:r w:rsidRPr="00790704">
              <w:rPr>
                <w:rFonts w:eastAsia="Times New Roman"/>
                <w:b/>
                <w:lang w:eastAsia="en-AU"/>
              </w:rPr>
              <w:t>1</w:t>
            </w:r>
            <w:r w:rsidR="00F06BB8" w:rsidRPr="00790704">
              <w:rPr>
                <w:rFonts w:eastAsia="Times New Roman"/>
                <w:b/>
                <w:lang w:eastAsia="en-AU"/>
              </w:rPr>
              <w:t xml:space="preserve"> point</w:t>
            </w:r>
            <w:r w:rsidR="00F06BB8" w:rsidRPr="00FF50B2">
              <w:rPr>
                <w:rFonts w:eastAsia="Times New Roman"/>
                <w:lang w:eastAsia="en-AU"/>
              </w:rPr>
              <w:t xml:space="preserve"> is available where a </w:t>
            </w:r>
            <w:r w:rsidR="00F06BB8" w:rsidRPr="00A22600">
              <w:rPr>
                <w:rFonts w:eastAsia="Times New Roman"/>
                <w:i/>
                <w:lang w:eastAsia="en-AU"/>
              </w:rPr>
              <w:t xml:space="preserve">Green Star Accredited Professional </w:t>
            </w:r>
            <w:r w:rsidR="00F06BB8" w:rsidRPr="00A22600">
              <w:rPr>
                <w:rFonts w:eastAsia="Times New Roman"/>
                <w:lang w:eastAsia="en-AU"/>
              </w:rPr>
              <w:t>has been</w:t>
            </w:r>
            <w:r w:rsidR="00F06BB8" w:rsidRPr="00FF50B2">
              <w:rPr>
                <w:rFonts w:eastAsia="Times New Roman"/>
                <w:lang w:eastAsia="en-AU"/>
              </w:rPr>
              <w:t xml:space="preserve"> contractually engaged to</w:t>
            </w:r>
            <w:r w:rsidR="00F06BB8">
              <w:rPr>
                <w:rFonts w:eastAsia="Times New Roman"/>
                <w:lang w:eastAsia="en-AU"/>
              </w:rPr>
              <w:t xml:space="preserve"> </w:t>
            </w:r>
            <w:r w:rsidR="00F06BB8">
              <w:t>p</w:t>
            </w:r>
            <w:r w:rsidR="00F06BB8" w:rsidRPr="00985241">
              <w:t>rovide advice, support and information related to Green Star principles, structure, timing and processes</w:t>
            </w:r>
            <w:r w:rsidR="00F06BB8">
              <w:t>, at</w:t>
            </w:r>
            <w:r w:rsidR="00F06BB8" w:rsidRPr="00985241">
              <w:t xml:space="preserve"> all stages of the project</w:t>
            </w:r>
            <w:r w:rsidR="00F06BB8">
              <w:t>,</w:t>
            </w:r>
            <w:r w:rsidR="00F06BB8" w:rsidRPr="00985241">
              <w:t xml:space="preserve"> leading to certification.</w:t>
            </w:r>
          </w:p>
        </w:tc>
        <w:tc>
          <w:tcPr>
            <w:tcW w:w="690" w:type="pct"/>
            <w:vAlign w:val="center"/>
          </w:tcPr>
          <w:p w14:paraId="25E38D4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5AF7B84" w14:textId="77777777" w:rsidR="001A76C9" w:rsidRDefault="00E01A98" w:rsidP="007B45FE">
            <w:pPr>
              <w:jc w:val="center"/>
            </w:pPr>
            <w:r>
              <w:t xml:space="preserve"> </w:t>
            </w: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47A3056" w14:textId="77777777" w:rsidR="009E45D5" w:rsidRDefault="009E45D5" w:rsidP="00543FCE">
      <w:bookmarkStart w:id="0" w:name="h.fwvpjw869anz"/>
      <w:bookmarkEnd w:id="0"/>
    </w:p>
    <w:p w14:paraId="4E9D2CC8" w14:textId="77777777" w:rsidR="001A76C9" w:rsidRDefault="00A157BD" w:rsidP="009907E9">
      <w:pPr>
        <w:pStyle w:val="Heading2"/>
      </w:pPr>
      <w:r>
        <w:t>Project-</w:t>
      </w:r>
      <w:r w:rsidR="001A76C9">
        <w:t xml:space="preserve">specific </w:t>
      </w:r>
      <w:r>
        <w:t>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>)</w:t>
      </w:r>
      <w:r w:rsidR="001A76C9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01A98" w14:paraId="41954446" w14:textId="77777777" w:rsidTr="0026389D">
        <w:tc>
          <w:tcPr>
            <w:tcW w:w="3994" w:type="pct"/>
            <w:vAlign w:val="center"/>
          </w:tcPr>
          <w:p w14:paraId="7ECBD0D1" w14:textId="208AC474" w:rsidR="00E01A98" w:rsidRPr="003A2BE3" w:rsidRDefault="00A157BD" w:rsidP="00A157BD">
            <w:r>
              <w:t>There are no project-</w:t>
            </w:r>
            <w:r w:rsidR="00E01A98" w:rsidRPr="003A2BE3">
              <w:t xml:space="preserve">specific </w:t>
            </w:r>
            <w:r w:rsidR="00514651">
              <w:t>Technical Questions</w:t>
            </w:r>
            <w:r w:rsidR="00E01A98" w:rsidRPr="003A2BE3">
              <w:t xml:space="preserve"> for this credit.</w:t>
            </w:r>
          </w:p>
        </w:tc>
        <w:tc>
          <w:tcPr>
            <w:tcW w:w="1006" w:type="pct"/>
            <w:vAlign w:val="center"/>
          </w:tcPr>
          <w:p w14:paraId="6C16CBCC" w14:textId="77777777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3AF638C6" w14:textId="77777777" w:rsidTr="0026389D">
        <w:tc>
          <w:tcPr>
            <w:tcW w:w="3994" w:type="pct"/>
            <w:vAlign w:val="center"/>
          </w:tcPr>
          <w:p w14:paraId="16691251" w14:textId="40793F51" w:rsidR="00E01A98" w:rsidRPr="003A2BE3" w:rsidRDefault="00E01A98" w:rsidP="001A5CE5">
            <w:r w:rsidRPr="003A2BE3">
              <w:t>There are project s</w:t>
            </w:r>
            <w:r w:rsidR="001C6208">
              <w:t xml:space="preserve">pecific </w:t>
            </w:r>
            <w:r w:rsidR="00514651">
              <w:t>Technical Questions</w:t>
            </w:r>
            <w:r w:rsidR="001C6208">
              <w:t xml:space="preserve"> for this credit and all responses received from the </w:t>
            </w:r>
            <w:r w:rsidR="005C7C41">
              <w:t>NZGBC</w:t>
            </w:r>
            <w:r w:rsidR="001C6208"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57F05B95" w14:textId="77777777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ECCF03" w14:textId="77777777" w:rsidR="001A5CE5" w:rsidRDefault="001A5CE5" w:rsidP="00543FCE"/>
    <w:p w14:paraId="21CE59B8" w14:textId="77777777" w:rsidR="00F13ACA" w:rsidRDefault="00F13ACA">
      <w:pPr>
        <w:spacing w:before="0" w:after="0" w:line="240" w:lineRule="auto"/>
      </w:pPr>
      <w:r>
        <w:br w:type="page"/>
      </w:r>
    </w:p>
    <w:p w14:paraId="0454A118" w14:textId="2B354024" w:rsidR="005C2F1A" w:rsidRDefault="00F06BB8" w:rsidP="009907E9">
      <w:pPr>
        <w:pStyle w:val="Criterionsubheading"/>
      </w:pPr>
      <w:r>
        <w:lastRenderedPageBreak/>
        <w:t>accredited professional</w:t>
      </w:r>
    </w:p>
    <w:tbl>
      <w:tblPr>
        <w:tblStyle w:val="Style1"/>
        <w:tblW w:w="5000" w:type="pct"/>
        <w:tblLook w:val="04A0" w:firstRow="1" w:lastRow="0" w:firstColumn="1" w:lastColumn="0" w:noHBand="0" w:noVBand="1"/>
        <w:tblPrChange w:id="1" w:author="Ting Li" w:date="2022-05-09T16:43:00Z">
          <w:tblPr>
            <w:tblStyle w:val="Style1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7211"/>
        <w:gridCol w:w="1816"/>
        <w:tblGridChange w:id="2">
          <w:tblGrid>
            <w:gridCol w:w="7211"/>
            <w:gridCol w:w="1816"/>
          </w:tblGrid>
        </w:tblGridChange>
      </w:tblGrid>
      <w:tr w:rsidR="00644D09" w14:paraId="5FB673D0" w14:textId="77777777" w:rsidTr="001170B6">
        <w:trPr>
          <w:trHeight w:val="713"/>
          <w:trPrChange w:id="3" w:author="Ting Li" w:date="2022-05-09T16:43:00Z">
            <w:trPr>
              <w:trHeight w:val="713"/>
            </w:trPr>
          </w:trPrChange>
        </w:trPr>
        <w:tc>
          <w:tcPr>
            <w:tcW w:w="3994" w:type="pct"/>
            <w:tcBorders>
              <w:bottom w:val="nil"/>
            </w:tcBorders>
            <w:vAlign w:val="center"/>
            <w:tcPrChange w:id="4" w:author="Ting Li" w:date="2022-05-09T16:43:00Z">
              <w:tcPr>
                <w:tcW w:w="3994" w:type="pct"/>
                <w:vAlign w:val="center"/>
              </w:tcPr>
            </w:tcPrChange>
          </w:tcPr>
          <w:p w14:paraId="3AABA68D" w14:textId="77777777" w:rsidR="00644D09" w:rsidDel="00644D09" w:rsidRDefault="00644D09" w:rsidP="007B45FE">
            <w:pPr>
              <w:rPr>
                <w:del w:id="5" w:author="Ting Li" w:date="2022-05-09T12:21:00Z"/>
              </w:rPr>
            </w:pPr>
            <w:r>
              <w:t>A GSAP has been contractually engaged for the project from preliminary design (or “concept design”) through to practical completion. OR</w:t>
            </w:r>
          </w:p>
          <w:p w14:paraId="3DB4C081" w14:textId="0311F5BB" w:rsidR="00644D09" w:rsidRDefault="00644D09" w:rsidP="007B45FE">
            <w:del w:id="6" w:author="Ting Li" w:date="2022-05-09T12:21:00Z">
              <w:r w:rsidDel="00644D09">
                <w:delText xml:space="preserve">A GSAP has been contractually engaged for the project from Green </w:delText>
              </w:r>
            </w:del>
            <w:del w:id="7" w:author="Ting Li" w:date="2022-05-06T14:39:00Z">
              <w:r w:rsidDel="00D9263B">
                <w:delText xml:space="preserve">sdesign </w:delText>
              </w:r>
              <w:r w:rsidDel="00674B1D">
                <w:delText>(or “concept design”) through to practical completion</w:delText>
              </w:r>
            </w:del>
            <w:del w:id="8" w:author="Ting Li" w:date="2022-05-06T14:41:00Z">
              <w:r w:rsidDel="00C42F86">
                <w:delText>.</w:delText>
              </w:r>
            </w:del>
          </w:p>
        </w:tc>
        <w:tc>
          <w:tcPr>
            <w:tcW w:w="1006" w:type="pct"/>
            <w:tcBorders>
              <w:bottom w:val="nil"/>
            </w:tcBorders>
            <w:vAlign w:val="center"/>
            <w:tcPrChange w:id="9" w:author="Ting Li" w:date="2022-05-09T16:43:00Z">
              <w:tcPr>
                <w:tcW w:w="1006" w:type="pct"/>
                <w:vAlign w:val="center"/>
              </w:tcPr>
            </w:tcPrChange>
          </w:tcPr>
          <w:p w14:paraId="5A49E3D6" w14:textId="5FE99B7D" w:rsidR="00644D09" w:rsidRPr="003A2BE3" w:rsidRDefault="002A2046">
            <w:pPr>
              <w:rPr>
                <w:rFonts w:ascii="MS Gothic" w:eastAsia="MS Gothic" w:hAnsi="MS Gothic" w:cs="MS Gothic"/>
              </w:rPr>
              <w:pPrChange w:id="10" w:author="Ting Li" w:date="2022-05-09T16:43:00Z">
                <w:pPr>
                  <w:jc w:val="center"/>
                </w:pPr>
              </w:pPrChange>
            </w:pPr>
            <w:ins w:id="11" w:author="Ting Li" w:date="2022-05-09T16:43:00Z">
              <w:r>
                <w:t xml:space="preserve">           </w:t>
              </w:r>
            </w:ins>
            <w:r w:rsidR="00644D09">
              <w:t xml:space="preserve"> </w:t>
            </w: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44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44D09" w14:paraId="13ED35B1" w14:textId="77777777" w:rsidTr="001170B6">
        <w:trPr>
          <w:trHeight w:val="712"/>
          <w:trPrChange w:id="12" w:author="Ting Li" w:date="2022-05-09T16:43:00Z">
            <w:trPr>
              <w:trHeight w:val="712"/>
            </w:trPr>
          </w:trPrChange>
        </w:trPr>
        <w:tc>
          <w:tcPr>
            <w:tcW w:w="3994" w:type="pct"/>
            <w:tcBorders>
              <w:top w:val="nil"/>
            </w:tcBorders>
            <w:vAlign w:val="center"/>
            <w:tcPrChange w:id="13" w:author="Ting Li" w:date="2022-05-09T16:43:00Z">
              <w:tcPr>
                <w:tcW w:w="3994" w:type="pct"/>
                <w:vAlign w:val="center"/>
              </w:tcPr>
            </w:tcPrChange>
          </w:tcPr>
          <w:p w14:paraId="02A07D14" w14:textId="7E186863" w:rsidR="00644D09" w:rsidRDefault="00644D09" w:rsidP="007B45FE">
            <w:ins w:id="14" w:author="Ting Li" w:date="2022-05-09T12:21:00Z">
              <w:r>
                <w:t>A GSAP has been contractually engaged for the project from Green Star registration, or within one month following from registration to completion.</w:t>
              </w:r>
            </w:ins>
          </w:p>
        </w:tc>
        <w:tc>
          <w:tcPr>
            <w:tcW w:w="1006" w:type="pct"/>
            <w:tcBorders>
              <w:top w:val="nil"/>
            </w:tcBorders>
            <w:vAlign w:val="center"/>
            <w:tcPrChange w:id="15" w:author="Ting Li" w:date="2022-05-09T16:43:00Z">
              <w:tcPr>
                <w:tcW w:w="1006" w:type="pct"/>
                <w:vAlign w:val="center"/>
              </w:tcPr>
            </w:tcPrChange>
          </w:tcPr>
          <w:p w14:paraId="61EB1E10" w14:textId="4A669E7D" w:rsidR="00644D09" w:rsidRDefault="00FB03B8" w:rsidP="00802BE6">
            <w:pPr>
              <w:jc w:val="center"/>
            </w:pPr>
            <w:customXmlInsRangeStart w:id="16" w:author="Ting Li" w:date="2022-05-09T12:21:00Z"/>
            <w:sdt>
              <w:sdtPr>
                <w:id w:val="140549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16"/>
                <w:ins w:id="17" w:author="Ting Li" w:date="2022-05-09T12:21:00Z">
                  <w:r w:rsidR="00644D09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18" w:author="Ting Li" w:date="2022-05-09T12:21:00Z"/>
              </w:sdtContent>
            </w:sdt>
            <w:customXmlInsRangeEnd w:id="18"/>
          </w:p>
        </w:tc>
      </w:tr>
      <w:tr w:rsidR="00E01A98" w14:paraId="65209F38" w14:textId="77777777" w:rsidTr="00802BE6">
        <w:tc>
          <w:tcPr>
            <w:tcW w:w="3994" w:type="pct"/>
            <w:vAlign w:val="center"/>
          </w:tcPr>
          <w:p w14:paraId="7585E20E" w14:textId="54CA8571" w:rsidR="00E01A98" w:rsidRPr="003A2BE3" w:rsidRDefault="00A22600" w:rsidP="001A5CE5">
            <w:del w:id="19" w:author="Ting Li" w:date="2022-05-09T16:43:00Z">
              <w:r w:rsidDel="002A2046">
                <w:delText>1.1</w:delText>
              </w:r>
              <w:r w:rsidR="00E01A98" w:rsidDel="002A2046">
                <w:delText xml:space="preserve"> </w:delText>
              </w:r>
            </w:del>
            <w:r w:rsidR="00453679">
              <w:t xml:space="preserve">The GSAP </w:t>
            </w:r>
            <w:r w:rsidR="0056369B">
              <w:t>has</w:t>
            </w:r>
            <w:r w:rsidR="00453679">
              <w:t xml:space="preserve"> completed the NZGBC-</w:t>
            </w:r>
            <w:r w:rsidR="0056369B">
              <w:t>delivered</w:t>
            </w:r>
            <w:r w:rsidR="00453679">
              <w:t xml:space="preserve"> training for new build/ major refurbishment projects, and the qualification </w:t>
            </w:r>
            <w:r w:rsidR="0056369B">
              <w:t>has been</w:t>
            </w:r>
            <w:r w:rsidR="00453679">
              <w:t xml:space="preserve"> current for the duration of the project.</w:t>
            </w:r>
          </w:p>
        </w:tc>
        <w:tc>
          <w:tcPr>
            <w:tcW w:w="1006" w:type="pct"/>
            <w:vAlign w:val="center"/>
          </w:tcPr>
          <w:p w14:paraId="2C3E17B7" w14:textId="332A2A14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-11851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208" w14:paraId="4015AC86" w14:textId="77777777" w:rsidTr="00802BE6">
        <w:tc>
          <w:tcPr>
            <w:tcW w:w="3994" w:type="pct"/>
            <w:vAlign w:val="center"/>
          </w:tcPr>
          <w:p w14:paraId="2F891C15" w14:textId="7B890DC5" w:rsidR="001C6208" w:rsidRDefault="00A22600" w:rsidP="001A5CE5">
            <w:del w:id="20" w:author="Ting Li" w:date="2022-05-09T16:43:00Z">
              <w:r w:rsidDel="002A2046">
                <w:delText>1.</w:delText>
              </w:r>
              <w:r w:rsidR="001C6208" w:rsidDel="002A2046">
                <w:delText xml:space="preserve">2 </w:delText>
              </w:r>
            </w:del>
            <w:r w:rsidR="001C6208">
              <w:t>The GSAP has provided advice and support ensuring the project team has had access to information covering Green Star principles, structure, timing and process.</w:t>
            </w:r>
          </w:p>
        </w:tc>
        <w:tc>
          <w:tcPr>
            <w:tcW w:w="1006" w:type="pct"/>
            <w:vAlign w:val="center"/>
          </w:tcPr>
          <w:p w14:paraId="3A072B52" w14:textId="77777777" w:rsidR="001C6208" w:rsidRDefault="00FB03B8" w:rsidP="00802BE6">
            <w:pPr>
              <w:jc w:val="center"/>
            </w:pPr>
            <w:sdt>
              <w:sdtPr>
                <w:id w:val="-6733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62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406A64EE" w14:textId="77777777" w:rsidTr="0026389D">
        <w:tc>
          <w:tcPr>
            <w:tcW w:w="3994" w:type="pct"/>
            <w:vAlign w:val="center"/>
          </w:tcPr>
          <w:p w14:paraId="3045600D" w14:textId="77777777" w:rsidR="00E01A98" w:rsidRDefault="00A22600" w:rsidP="001A5CE5">
            <w:pPr>
              <w:rPr>
                <w:ins w:id="21" w:author="Ting Li" w:date="2022-05-06T14:43:00Z"/>
              </w:rPr>
            </w:pPr>
            <w:del w:id="22" w:author="Ting Li" w:date="2022-05-09T16:43:00Z">
              <w:r w:rsidDel="002A2046">
                <w:delText>1.</w:delText>
              </w:r>
              <w:r w:rsidR="00E01A98" w:rsidDel="002A2046">
                <w:delText xml:space="preserve">3 </w:delText>
              </w:r>
            </w:del>
            <w:r w:rsidR="00E01A98">
              <w:t>The GSAP has delivered at least one workshop.</w:t>
            </w:r>
            <w:ins w:id="23" w:author="Ting Li" w:date="2022-05-06T14:43:00Z">
              <w:r w:rsidR="00ED2843">
                <w:t xml:space="preserve"> OR </w:t>
              </w:r>
            </w:ins>
          </w:p>
          <w:p w14:paraId="1A887250" w14:textId="3C3DBF39" w:rsidR="00ED2843" w:rsidRPr="003A2BE3" w:rsidRDefault="00CF340E" w:rsidP="001A5CE5">
            <w:ins w:id="24" w:author="Ting Li" w:date="2022-05-06T14:44:00Z">
              <w:r>
                <w:t xml:space="preserve">The GSAP </w:t>
              </w:r>
            </w:ins>
            <w:ins w:id="25" w:author="Ting Li" w:date="2022-05-06T14:45:00Z">
              <w:r w:rsidR="004B4736">
                <w:t xml:space="preserve">has well </w:t>
              </w:r>
              <w:r w:rsidR="004B4736" w:rsidRPr="004B4736">
                <w:t>plan</w:t>
              </w:r>
              <w:r w:rsidR="004B4736">
                <w:t>ned</w:t>
              </w:r>
              <w:r w:rsidR="004B4736" w:rsidRPr="004B4736">
                <w:t xml:space="preserve"> the Green Star submission and targets with the project team</w:t>
              </w:r>
              <w:r w:rsidR="004B4736">
                <w:t xml:space="preserve"> by</w:t>
              </w:r>
              <w:r w:rsidR="004B4736" w:rsidRPr="004B4736">
                <w:t xml:space="preserve"> using the Submission Planner, Submission Guidelines and/or other relevant information.</w:t>
              </w:r>
            </w:ins>
          </w:p>
        </w:tc>
        <w:tc>
          <w:tcPr>
            <w:tcW w:w="1006" w:type="pct"/>
            <w:vAlign w:val="center"/>
          </w:tcPr>
          <w:p w14:paraId="64610555" w14:textId="77777777" w:rsidR="002A2046" w:rsidRDefault="00FB03B8" w:rsidP="00802BE6">
            <w:pPr>
              <w:jc w:val="center"/>
              <w:rPr>
                <w:ins w:id="26" w:author="Ting Li" w:date="2022-05-09T16:44:00Z"/>
              </w:rPr>
            </w:pPr>
            <w:customXmlInsRangeStart w:id="27" w:author="Ting Li" w:date="2022-05-09T16:43:00Z"/>
            <w:sdt>
              <w:sdtPr>
                <w:id w:val="190665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27"/>
                <w:ins w:id="28" w:author="Ting Li" w:date="2022-05-09T16:43:00Z">
                  <w:r w:rsidR="002A2046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29" w:author="Ting Li" w:date="2022-05-09T16:43:00Z"/>
              </w:sdtContent>
            </w:sdt>
            <w:customXmlInsRangeEnd w:id="29"/>
            <w:ins w:id="30" w:author="Ting Li" w:date="2022-05-09T16:43:00Z">
              <w:r w:rsidR="002A2046" w:rsidDel="002A2046">
                <w:t xml:space="preserve"> </w:t>
              </w:r>
            </w:ins>
            <w:del w:id="31" w:author="Ting Li" w:date="2022-05-09T16:43:00Z">
              <w:r w:rsidR="00E01A98" w:rsidDel="002A2046">
                <w:delText xml:space="preserve"> </w:delText>
              </w:r>
            </w:del>
          </w:p>
          <w:p w14:paraId="542449DE" w14:textId="77777777" w:rsidR="002A2046" w:rsidRDefault="002A2046" w:rsidP="00802BE6">
            <w:pPr>
              <w:jc w:val="center"/>
              <w:rPr>
                <w:ins w:id="32" w:author="Ting Li" w:date="2022-05-09T16:44:00Z"/>
              </w:rPr>
            </w:pPr>
          </w:p>
          <w:p w14:paraId="7F963489" w14:textId="03473DD8" w:rsidR="00E01A98" w:rsidRDefault="00FB03B8" w:rsidP="00802BE6">
            <w:pPr>
              <w:jc w:val="center"/>
            </w:pP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863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B6462" w14:paraId="67E4FF8B" w14:textId="77777777" w:rsidTr="0026389D">
        <w:trPr>
          <w:ins w:id="33" w:author="Ting Li" w:date="2022-05-09T16:45:00Z"/>
        </w:trPr>
        <w:tc>
          <w:tcPr>
            <w:tcW w:w="3994" w:type="pct"/>
            <w:vAlign w:val="center"/>
          </w:tcPr>
          <w:p w14:paraId="6DD988BC" w14:textId="17E54D64" w:rsidR="008B6462" w:rsidRDefault="003F154E" w:rsidP="001A5CE5">
            <w:pPr>
              <w:rPr>
                <w:ins w:id="34" w:author="Ting Li" w:date="2022-05-09T16:46:00Z"/>
              </w:rPr>
            </w:pPr>
            <w:ins w:id="35" w:author="Ting Li" w:date="2022-05-09T16:46:00Z">
              <w:r w:rsidRPr="003F154E">
                <w:t xml:space="preserve">The GSAP </w:t>
              </w:r>
            </w:ins>
            <w:ins w:id="36" w:author="Ting Li" w:date="2022-05-09T16:47:00Z">
              <w:r w:rsidR="00A558B3">
                <w:t>has</w:t>
              </w:r>
            </w:ins>
            <w:ins w:id="37" w:author="Ting Li" w:date="2022-05-09T16:46:00Z">
              <w:r w:rsidRPr="003F154E">
                <w:t xml:space="preserve"> provide</w:t>
              </w:r>
            </w:ins>
            <w:ins w:id="38" w:author="Ting Li" w:date="2022-05-09T16:47:00Z">
              <w:r w:rsidR="00A558B3">
                <w:t>d</w:t>
              </w:r>
            </w:ins>
            <w:ins w:id="39" w:author="Ting Li" w:date="2022-05-09T16:46:00Z">
              <w:r w:rsidRPr="003F154E">
                <w:t xml:space="preserve"> guidance and support at all stages of the project, as follows:</w:t>
              </w:r>
            </w:ins>
          </w:p>
          <w:p w14:paraId="035F0FDE" w14:textId="77777777" w:rsidR="009863D1" w:rsidRDefault="009863D1" w:rsidP="009863D1">
            <w:pPr>
              <w:rPr>
                <w:ins w:id="40" w:author="Ting Li" w:date="2022-05-09T16:46:00Z"/>
              </w:rPr>
            </w:pPr>
            <w:ins w:id="41" w:author="Ting Li" w:date="2022-05-09T16:46:00Z">
              <w:r>
                <w:t>•</w:t>
              </w:r>
              <w:r>
                <w:tab/>
                <w:t>Participate in meetings and workshops;</w:t>
              </w:r>
            </w:ins>
          </w:p>
          <w:p w14:paraId="70F07B28" w14:textId="77777777" w:rsidR="009863D1" w:rsidRDefault="009863D1" w:rsidP="009863D1">
            <w:pPr>
              <w:rPr>
                <w:ins w:id="42" w:author="Ting Li" w:date="2022-05-09T16:46:00Z"/>
              </w:rPr>
            </w:pPr>
            <w:ins w:id="43" w:author="Ting Li" w:date="2022-05-09T16:46:00Z">
              <w:r>
                <w:t>•</w:t>
              </w:r>
              <w:r>
                <w:tab/>
                <w:t>Review all documentation for compliance with Green Star; and</w:t>
              </w:r>
            </w:ins>
          </w:p>
          <w:p w14:paraId="12589532" w14:textId="54B1A09F" w:rsidR="009863D1" w:rsidDel="002A2046" w:rsidRDefault="009863D1" w:rsidP="009863D1">
            <w:pPr>
              <w:rPr>
                <w:ins w:id="44" w:author="Ting Li" w:date="2022-05-09T16:45:00Z"/>
              </w:rPr>
            </w:pPr>
            <w:ins w:id="45" w:author="Ting Li" w:date="2022-05-09T16:46:00Z">
              <w:r>
                <w:t>•</w:t>
              </w:r>
              <w:r>
                <w:tab/>
                <w:t>Be responsible for the preparation and execution of the Green Star submission(s) for certification.</w:t>
              </w:r>
            </w:ins>
          </w:p>
        </w:tc>
        <w:tc>
          <w:tcPr>
            <w:tcW w:w="1006" w:type="pct"/>
            <w:vAlign w:val="center"/>
          </w:tcPr>
          <w:p w14:paraId="6B604932" w14:textId="67DBA9C7" w:rsidR="008B6462" w:rsidRDefault="00FB03B8" w:rsidP="00802BE6">
            <w:pPr>
              <w:jc w:val="center"/>
              <w:rPr>
                <w:ins w:id="46" w:author="Ting Li" w:date="2022-05-09T16:45:00Z"/>
              </w:rPr>
            </w:pPr>
            <w:customXmlInsRangeStart w:id="47" w:author="Ting Li" w:date="2022-05-09T16:46:00Z"/>
            <w:sdt>
              <w:sdtPr>
                <w:id w:val="-20127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47"/>
                <w:ins w:id="48" w:author="Ting Li" w:date="2022-05-09T16:46:00Z">
                  <w:r w:rsidR="009863D1">
                    <w:rPr>
                      <w:rFonts w:ascii="MS Gothic" w:eastAsia="MS Gothic" w:hAnsi="MS Gothic" w:hint="eastAsia"/>
                    </w:rPr>
                    <w:t>☐</w:t>
                  </w:r>
                </w:ins>
                <w:customXmlInsRangeStart w:id="49" w:author="Ting Li" w:date="2022-05-09T16:46:00Z"/>
              </w:sdtContent>
            </w:sdt>
            <w:customXmlInsRangeEnd w:id="49"/>
          </w:p>
        </w:tc>
      </w:tr>
    </w:tbl>
    <w:p w14:paraId="4CAECD5C" w14:textId="4FCB2B1A" w:rsidR="00114D70" w:rsidRDefault="001F3D53">
      <w:pPr>
        <w:pStyle w:val="Bullettext"/>
        <w:numPr>
          <w:ilvl w:val="0"/>
          <w:numId w:val="0"/>
        </w:numPr>
      </w:pPr>
      <w:r>
        <w:t xml:space="preserve">Provide </w:t>
      </w:r>
      <w:r w:rsidR="00114D70" w:rsidRPr="007D69C5">
        <w:t>GSAP name(s), contact details and dates of appointment.</w:t>
      </w:r>
    </w:p>
    <w:p w14:paraId="69092686" w14:textId="77777777" w:rsidR="001F3D53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F17D64C" w14:textId="77777777" w:rsidR="001F3D53" w:rsidRPr="007D69C5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084DF7F" w14:textId="02D19F9B" w:rsidR="00114D70" w:rsidRDefault="0062375E" w:rsidP="0062375E">
      <w:pPr>
        <w:pStyle w:val="Bullettext"/>
        <w:numPr>
          <w:ilvl w:val="0"/>
          <w:numId w:val="0"/>
        </w:numPr>
        <w:ind w:left="360" w:hanging="360"/>
      </w:pPr>
      <w:r>
        <w:t>Provide a descriptive s</w:t>
      </w:r>
      <w:r w:rsidR="00114D70" w:rsidRPr="007D69C5">
        <w:t xml:space="preserve">ummary of </w:t>
      </w:r>
      <w:del w:id="50" w:author="Ting Li" w:date="2022-05-16T14:37:00Z">
        <w:r w:rsidR="00114D70" w:rsidRPr="007D69C5" w:rsidDel="009A09C2">
          <w:delText xml:space="preserve">the involvement of the </w:delText>
        </w:r>
      </w:del>
      <w:r w:rsidR="00114D70" w:rsidRPr="007D69C5">
        <w:t xml:space="preserve">GSAP </w:t>
      </w:r>
      <w:ins w:id="51" w:author="Ting Li" w:date="2022-05-16T14:38:00Z">
        <w:r w:rsidR="009A09C2">
          <w:t xml:space="preserve">involvement </w:t>
        </w:r>
      </w:ins>
      <w:r w:rsidR="00114D70" w:rsidRPr="007D69C5">
        <w:t>in the project</w:t>
      </w:r>
      <w:ins w:id="52" w:author="Ting Li" w:date="2022-05-16T14:36:00Z">
        <w:r w:rsidR="008F588C">
          <w:t>,</w:t>
        </w:r>
      </w:ins>
      <w:ins w:id="53" w:author="Ting Li" w:date="2022-05-16T14:35:00Z">
        <w:r w:rsidR="00A96445">
          <w:t xml:space="preserve"> including the </w:t>
        </w:r>
      </w:ins>
      <w:ins w:id="54" w:author="Ting Li" w:date="2022-05-16T14:37:00Z">
        <w:r w:rsidR="009A09C2">
          <w:t>involvement of multiple GSAPs or/and GSAPs with multiple project rol</w:t>
        </w:r>
      </w:ins>
      <w:ins w:id="55" w:author="Ting Li" w:date="2022-05-16T14:38:00Z">
        <w:r w:rsidR="009A09C2">
          <w:t>e</w:t>
        </w:r>
      </w:ins>
      <w:ins w:id="56" w:author="Ting Li" w:date="2022-05-16T14:37:00Z">
        <w:r w:rsidR="009A09C2">
          <w:t xml:space="preserve">s. </w:t>
        </w:r>
      </w:ins>
      <w:del w:id="57" w:author="Ting Li" w:date="2022-05-16T14:34:00Z">
        <w:r w:rsidR="00114D70" w:rsidRPr="007D69C5" w:rsidDel="00463833">
          <w:delText>.</w:delText>
        </w:r>
      </w:del>
    </w:p>
    <w:p w14:paraId="347F0CB0" w14:textId="77777777" w:rsidR="0062375E" w:rsidRDefault="0062375E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09169807" w14:textId="77777777" w:rsidR="00E01A98" w:rsidRDefault="00E01A98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42D30116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33DD79D7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52980692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2D40E43C" w14:textId="77777777" w:rsidR="001C6208" w:rsidRPr="00B84D71" w:rsidRDefault="001C6208" w:rsidP="001C6208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1C6208" w14:paraId="1F59236D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2D80996E" w14:textId="77777777" w:rsidR="001C6208" w:rsidRPr="00B84D71" w:rsidRDefault="001C6208" w:rsidP="00802BE6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398ADD50" w14:textId="77777777" w:rsidR="001C6208" w:rsidRPr="00B84D71" w:rsidRDefault="001C6208" w:rsidP="00802BE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1C6208" w14:paraId="4E3F0CA4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39B0CC83" w14:textId="77777777" w:rsidR="001C6208" w:rsidRDefault="001C6208" w:rsidP="00802BE6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EA2951B" w14:textId="77777777" w:rsidR="001C6208" w:rsidRDefault="001C6208" w:rsidP="00802BE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C6208" w14:paraId="65451D10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3D4D5A1" w14:textId="77777777" w:rsidR="001C6208" w:rsidRDefault="001C6208" w:rsidP="00802BE6">
            <w:pPr>
              <w:pStyle w:val="Bluetext"/>
              <w:rPr>
                <w:szCs w:val="20"/>
              </w:rPr>
            </w:pPr>
            <w:r w:rsidRPr="001A76C9">
              <w:lastRenderedPageBreak/>
              <w:t>[####]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7146A76" w14:textId="77777777" w:rsidR="001C6208" w:rsidRDefault="001C6208" w:rsidP="00802BE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78D3BE" w14:textId="21DEB1F2" w:rsidR="004C3471" w:rsidRDefault="004C3471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15FED33" w14:textId="77777777" w:rsidR="009713A0" w:rsidRDefault="001C55B2" w:rsidP="00B205BF">
      <w:pPr>
        <w:pStyle w:val="Heading2"/>
      </w:pPr>
      <w:r w:rsidRPr="001C55B2">
        <w:t>DISCUSSION</w:t>
      </w:r>
      <w:r w:rsidR="002E1323">
        <w:tab/>
      </w:r>
    </w:p>
    <w:p w14:paraId="381B9AD0" w14:textId="77777777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</w:t>
      </w:r>
      <w:r w:rsidR="00A157BD">
        <w:rPr>
          <w:rFonts w:cstheme="minorHAnsi"/>
          <w:color w:val="auto"/>
        </w:rPr>
        <w:t xml:space="preserve">for the Certified Assessor(s). </w:t>
      </w:r>
    </w:p>
    <w:p w14:paraId="160EFCE0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07D2A6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909C4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68676A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5424B9" w14:textId="1FF66C0B" w:rsidR="001C55B2" w:rsidRPr="001C55B2" w:rsidRDefault="001C55B2">
      <w:pPr>
        <w:pStyle w:val="Heading2"/>
      </w:pPr>
      <w:r w:rsidRPr="001C55B2">
        <w:t>DECLARATION</w:t>
      </w:r>
    </w:p>
    <w:p w14:paraId="3B11B788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31BAAC95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="002E1323" w:rsidRPr="008B4275">
        <w:rPr>
          <w:rFonts w:cstheme="minorHAnsi"/>
        </w:rPr>
        <w:t xml:space="preserve">: </w:t>
      </w:r>
    </w:p>
    <w:p w14:paraId="617B913D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C7FCB71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AC98AD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69EA88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573A65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46383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B19E" w14:textId="77777777" w:rsidR="00FB03B8" w:rsidRDefault="00FB03B8" w:rsidP="00FA7CA4">
      <w:pPr>
        <w:spacing w:before="0" w:after="0" w:line="240" w:lineRule="auto"/>
      </w:pPr>
      <w:r>
        <w:separator/>
      </w:r>
    </w:p>
  </w:endnote>
  <w:endnote w:type="continuationSeparator" w:id="0">
    <w:p w14:paraId="6EDD5700" w14:textId="77777777" w:rsidR="00FB03B8" w:rsidRDefault="00FB03B8" w:rsidP="00FA7CA4">
      <w:pPr>
        <w:spacing w:before="0" w:after="0" w:line="240" w:lineRule="auto"/>
      </w:pPr>
      <w:r>
        <w:continuationSeparator/>
      </w:r>
    </w:p>
  </w:endnote>
  <w:endnote w:type="continuationNotice" w:id="1">
    <w:p w14:paraId="39A9D8E2" w14:textId="77777777" w:rsidR="00FB03B8" w:rsidRDefault="00FB03B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500B" w14:textId="77777777" w:rsidR="00A37E70" w:rsidRDefault="00A37E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A80F" w14:textId="40F4FFB8" w:rsidR="00FA7CA4" w:rsidRDefault="00E16384">
    <w:pPr>
      <w:pStyle w:val="Footer"/>
    </w:pPr>
    <w:r>
      <w:rPr>
        <w:noProof/>
      </w:rPr>
      <w:drawing>
        <wp:inline distT="0" distB="0" distL="0" distR="0" wp14:anchorId="12031F6C" wp14:editId="1CD92317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6C00" w14:textId="77777777" w:rsidR="00A37E70" w:rsidRDefault="00A37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222A" w14:textId="77777777" w:rsidR="00FB03B8" w:rsidRDefault="00FB03B8" w:rsidP="00FA7CA4">
      <w:pPr>
        <w:spacing w:before="0" w:after="0" w:line="240" w:lineRule="auto"/>
      </w:pPr>
      <w:r>
        <w:separator/>
      </w:r>
    </w:p>
  </w:footnote>
  <w:footnote w:type="continuationSeparator" w:id="0">
    <w:p w14:paraId="638A6C4F" w14:textId="77777777" w:rsidR="00FB03B8" w:rsidRDefault="00FB03B8" w:rsidP="00FA7CA4">
      <w:pPr>
        <w:spacing w:before="0" w:after="0" w:line="240" w:lineRule="auto"/>
      </w:pPr>
      <w:r>
        <w:continuationSeparator/>
      </w:r>
    </w:p>
  </w:footnote>
  <w:footnote w:type="continuationNotice" w:id="1">
    <w:p w14:paraId="0BEECCF0" w14:textId="77777777" w:rsidR="00FB03B8" w:rsidRDefault="00FB03B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7B56" w14:textId="642064E8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56369B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40E80">
      <w:rPr>
        <w:sz w:val="16"/>
        <w:szCs w:val="16"/>
        <w:lang w:val="en-US"/>
      </w:rPr>
      <w:t>.</w:t>
    </w:r>
    <w:r w:rsidR="0052237E">
      <w:rPr>
        <w:sz w:val="16"/>
        <w:szCs w:val="16"/>
        <w:lang w:val="en-US"/>
      </w:rPr>
      <w:t>1</w:t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  <w:t>Submission Template</w:t>
    </w:r>
    <w:r w:rsidR="00A157BD">
      <w:rPr>
        <w:sz w:val="16"/>
        <w:szCs w:val="16"/>
        <w:lang w:val="en-US"/>
      </w:rPr>
      <w:t xml:space="preserve"> </w:t>
    </w:r>
    <w:r w:rsidR="0056369B">
      <w:rPr>
        <w:sz w:val="16"/>
        <w:szCs w:val="16"/>
        <w:lang w:val="en-US"/>
      </w:rPr>
      <w:t>NZ</w:t>
    </w:r>
    <w:r w:rsidR="00A157BD">
      <w:rPr>
        <w:sz w:val="16"/>
        <w:szCs w:val="16"/>
        <w:lang w:val="en-US"/>
      </w:rPr>
      <w:t>v1.</w:t>
    </w:r>
    <w:r w:rsidR="00CE7697">
      <w:rPr>
        <w:sz w:val="16"/>
        <w:szCs w:val="16"/>
        <w:lang w:val="en-US"/>
      </w:rPr>
      <w:t>1</w:t>
    </w:r>
  </w:p>
  <w:p w14:paraId="687F6410" w14:textId="77777777" w:rsidR="00FA7CA4" w:rsidRDefault="00FA7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36DD" w14:textId="77777777" w:rsidR="00A37E70" w:rsidRDefault="00A37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79832">
    <w:abstractNumId w:val="10"/>
  </w:num>
  <w:num w:numId="2" w16cid:durableId="606738398">
    <w:abstractNumId w:val="11"/>
  </w:num>
  <w:num w:numId="3" w16cid:durableId="1460614587">
    <w:abstractNumId w:val="12"/>
  </w:num>
  <w:num w:numId="4" w16cid:durableId="721442178">
    <w:abstractNumId w:val="13"/>
  </w:num>
  <w:num w:numId="5" w16cid:durableId="124203093">
    <w:abstractNumId w:val="14"/>
  </w:num>
  <w:num w:numId="6" w16cid:durableId="844055898">
    <w:abstractNumId w:val="15"/>
  </w:num>
  <w:num w:numId="7" w16cid:durableId="1227103012">
    <w:abstractNumId w:val="21"/>
  </w:num>
  <w:num w:numId="8" w16cid:durableId="981813600">
    <w:abstractNumId w:val="20"/>
  </w:num>
  <w:num w:numId="9" w16cid:durableId="1673409811">
    <w:abstractNumId w:val="26"/>
  </w:num>
  <w:num w:numId="10" w16cid:durableId="375007854">
    <w:abstractNumId w:val="25"/>
  </w:num>
  <w:num w:numId="11" w16cid:durableId="1996638449">
    <w:abstractNumId w:val="23"/>
  </w:num>
  <w:num w:numId="12" w16cid:durableId="2019572810">
    <w:abstractNumId w:val="18"/>
  </w:num>
  <w:num w:numId="13" w16cid:durableId="1460145756">
    <w:abstractNumId w:val="16"/>
  </w:num>
  <w:num w:numId="14" w16cid:durableId="1932351810">
    <w:abstractNumId w:val="17"/>
  </w:num>
  <w:num w:numId="15" w16cid:durableId="188274459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60333861">
    <w:abstractNumId w:val="9"/>
  </w:num>
  <w:num w:numId="17" w16cid:durableId="1502626246">
    <w:abstractNumId w:val="7"/>
  </w:num>
  <w:num w:numId="18" w16cid:durableId="1897163021">
    <w:abstractNumId w:val="6"/>
  </w:num>
  <w:num w:numId="19" w16cid:durableId="117143242">
    <w:abstractNumId w:val="5"/>
  </w:num>
  <w:num w:numId="20" w16cid:durableId="1291865543">
    <w:abstractNumId w:val="4"/>
  </w:num>
  <w:num w:numId="21" w16cid:durableId="615790469">
    <w:abstractNumId w:val="8"/>
  </w:num>
  <w:num w:numId="22" w16cid:durableId="6100175">
    <w:abstractNumId w:val="3"/>
  </w:num>
  <w:num w:numId="23" w16cid:durableId="639387803">
    <w:abstractNumId w:val="2"/>
  </w:num>
  <w:num w:numId="24" w16cid:durableId="748502872">
    <w:abstractNumId w:val="1"/>
  </w:num>
  <w:num w:numId="25" w16cid:durableId="1743139825">
    <w:abstractNumId w:val="0"/>
  </w:num>
  <w:num w:numId="26" w16cid:durableId="1844006772">
    <w:abstractNumId w:val="28"/>
  </w:num>
  <w:num w:numId="27" w16cid:durableId="296910789">
    <w:abstractNumId w:val="22"/>
  </w:num>
  <w:num w:numId="28" w16cid:durableId="1688601030">
    <w:abstractNumId w:val="19"/>
  </w:num>
  <w:num w:numId="29" w16cid:durableId="1537039959">
    <w:abstractNumId w:val="24"/>
  </w:num>
  <w:num w:numId="30" w16cid:durableId="148118805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41786550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0606224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7534511">
    <w:abstractNumId w:val="27"/>
  </w:num>
  <w:num w:numId="34" w16cid:durableId="835921144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1NzOyMDY0NzE1NrBQ0lEKTi0uzszPAykwqQUA9M4VoCwAAAA="/>
  </w:docVars>
  <w:rsids>
    <w:rsidRoot w:val="00EF75AF"/>
    <w:rsid w:val="00015B85"/>
    <w:rsid w:val="00017B56"/>
    <w:rsid w:val="0002622D"/>
    <w:rsid w:val="00032251"/>
    <w:rsid w:val="00040E80"/>
    <w:rsid w:val="00041305"/>
    <w:rsid w:val="000414A1"/>
    <w:rsid w:val="000539C9"/>
    <w:rsid w:val="00107376"/>
    <w:rsid w:val="00114D70"/>
    <w:rsid w:val="001170B6"/>
    <w:rsid w:val="00145EF1"/>
    <w:rsid w:val="0015214C"/>
    <w:rsid w:val="00155FD6"/>
    <w:rsid w:val="00166528"/>
    <w:rsid w:val="001932B8"/>
    <w:rsid w:val="001A5CE5"/>
    <w:rsid w:val="001A76C9"/>
    <w:rsid w:val="001C087A"/>
    <w:rsid w:val="001C2C89"/>
    <w:rsid w:val="001C55B2"/>
    <w:rsid w:val="001C6208"/>
    <w:rsid w:val="001F3D53"/>
    <w:rsid w:val="00253282"/>
    <w:rsid w:val="0026389D"/>
    <w:rsid w:val="00271128"/>
    <w:rsid w:val="00291D61"/>
    <w:rsid w:val="002A2046"/>
    <w:rsid w:val="002A2757"/>
    <w:rsid w:val="002E1323"/>
    <w:rsid w:val="002E3ADA"/>
    <w:rsid w:val="00313F06"/>
    <w:rsid w:val="00343B85"/>
    <w:rsid w:val="00356625"/>
    <w:rsid w:val="00367F1E"/>
    <w:rsid w:val="00385775"/>
    <w:rsid w:val="00386BF8"/>
    <w:rsid w:val="00394402"/>
    <w:rsid w:val="003C5852"/>
    <w:rsid w:val="003E27E5"/>
    <w:rsid w:val="003F154E"/>
    <w:rsid w:val="00415DAA"/>
    <w:rsid w:val="00421258"/>
    <w:rsid w:val="00441FDE"/>
    <w:rsid w:val="00453679"/>
    <w:rsid w:val="00463833"/>
    <w:rsid w:val="004B3A72"/>
    <w:rsid w:val="004B4736"/>
    <w:rsid w:val="004B4DF2"/>
    <w:rsid w:val="004C3471"/>
    <w:rsid w:val="004C6A13"/>
    <w:rsid w:val="004F2472"/>
    <w:rsid w:val="00514651"/>
    <w:rsid w:val="005205F4"/>
    <w:rsid w:val="0052237E"/>
    <w:rsid w:val="00543FCE"/>
    <w:rsid w:val="0056369B"/>
    <w:rsid w:val="00577BC6"/>
    <w:rsid w:val="00577D2A"/>
    <w:rsid w:val="00583758"/>
    <w:rsid w:val="005959BE"/>
    <w:rsid w:val="005C2F1A"/>
    <w:rsid w:val="005C34D2"/>
    <w:rsid w:val="005C692B"/>
    <w:rsid w:val="005C7C41"/>
    <w:rsid w:val="005E267B"/>
    <w:rsid w:val="0062375E"/>
    <w:rsid w:val="00644D09"/>
    <w:rsid w:val="00674B1D"/>
    <w:rsid w:val="00696088"/>
    <w:rsid w:val="006B3D65"/>
    <w:rsid w:val="006B6118"/>
    <w:rsid w:val="006C09EF"/>
    <w:rsid w:val="006D3C47"/>
    <w:rsid w:val="0075170B"/>
    <w:rsid w:val="007537EB"/>
    <w:rsid w:val="007772D5"/>
    <w:rsid w:val="00790704"/>
    <w:rsid w:val="007B45FE"/>
    <w:rsid w:val="00802BE6"/>
    <w:rsid w:val="00804488"/>
    <w:rsid w:val="00830329"/>
    <w:rsid w:val="00833D8E"/>
    <w:rsid w:val="00836521"/>
    <w:rsid w:val="00841903"/>
    <w:rsid w:val="0086343F"/>
    <w:rsid w:val="008B6462"/>
    <w:rsid w:val="008D2570"/>
    <w:rsid w:val="008E27DC"/>
    <w:rsid w:val="008E2EB8"/>
    <w:rsid w:val="008F588C"/>
    <w:rsid w:val="009173CC"/>
    <w:rsid w:val="00941D1F"/>
    <w:rsid w:val="00950859"/>
    <w:rsid w:val="00955DBE"/>
    <w:rsid w:val="0095621C"/>
    <w:rsid w:val="00960F2F"/>
    <w:rsid w:val="009713A0"/>
    <w:rsid w:val="009863D1"/>
    <w:rsid w:val="009907E9"/>
    <w:rsid w:val="009A09C2"/>
    <w:rsid w:val="009A13BF"/>
    <w:rsid w:val="009C0FCA"/>
    <w:rsid w:val="009E45D5"/>
    <w:rsid w:val="00A14DE0"/>
    <w:rsid w:val="00A157BD"/>
    <w:rsid w:val="00A17EFD"/>
    <w:rsid w:val="00A207CE"/>
    <w:rsid w:val="00A22600"/>
    <w:rsid w:val="00A37E70"/>
    <w:rsid w:val="00A45B94"/>
    <w:rsid w:val="00A558B3"/>
    <w:rsid w:val="00A77B3E"/>
    <w:rsid w:val="00A96445"/>
    <w:rsid w:val="00AA2E9F"/>
    <w:rsid w:val="00AA6FB8"/>
    <w:rsid w:val="00AD44EE"/>
    <w:rsid w:val="00AD7849"/>
    <w:rsid w:val="00AF437B"/>
    <w:rsid w:val="00B04026"/>
    <w:rsid w:val="00B16241"/>
    <w:rsid w:val="00B205BF"/>
    <w:rsid w:val="00B43004"/>
    <w:rsid w:val="00B52C3F"/>
    <w:rsid w:val="00B9586B"/>
    <w:rsid w:val="00BC1D56"/>
    <w:rsid w:val="00BF1D25"/>
    <w:rsid w:val="00BF73E2"/>
    <w:rsid w:val="00C172F4"/>
    <w:rsid w:val="00C2293F"/>
    <w:rsid w:val="00C42F86"/>
    <w:rsid w:val="00C62145"/>
    <w:rsid w:val="00C91EF2"/>
    <w:rsid w:val="00CA175C"/>
    <w:rsid w:val="00CE7697"/>
    <w:rsid w:val="00CF1898"/>
    <w:rsid w:val="00CF340E"/>
    <w:rsid w:val="00D144BE"/>
    <w:rsid w:val="00D15333"/>
    <w:rsid w:val="00D20DA9"/>
    <w:rsid w:val="00D34A57"/>
    <w:rsid w:val="00D37387"/>
    <w:rsid w:val="00D42168"/>
    <w:rsid w:val="00D55E65"/>
    <w:rsid w:val="00D70E27"/>
    <w:rsid w:val="00D80EAC"/>
    <w:rsid w:val="00D87E6B"/>
    <w:rsid w:val="00D9263B"/>
    <w:rsid w:val="00DA27D3"/>
    <w:rsid w:val="00DA556C"/>
    <w:rsid w:val="00DE0218"/>
    <w:rsid w:val="00DF0E45"/>
    <w:rsid w:val="00E01A98"/>
    <w:rsid w:val="00E15F6B"/>
    <w:rsid w:val="00E16384"/>
    <w:rsid w:val="00E16407"/>
    <w:rsid w:val="00E23615"/>
    <w:rsid w:val="00E2525E"/>
    <w:rsid w:val="00E4578F"/>
    <w:rsid w:val="00E516CC"/>
    <w:rsid w:val="00E52F47"/>
    <w:rsid w:val="00E573F2"/>
    <w:rsid w:val="00E63EF6"/>
    <w:rsid w:val="00EB5E15"/>
    <w:rsid w:val="00EC4E1C"/>
    <w:rsid w:val="00ED22F8"/>
    <w:rsid w:val="00ED2843"/>
    <w:rsid w:val="00ED52DA"/>
    <w:rsid w:val="00EE0752"/>
    <w:rsid w:val="00EF75AF"/>
    <w:rsid w:val="00F06BB8"/>
    <w:rsid w:val="00F13ACA"/>
    <w:rsid w:val="00F43E46"/>
    <w:rsid w:val="00F65134"/>
    <w:rsid w:val="00F93D08"/>
    <w:rsid w:val="00F96634"/>
    <w:rsid w:val="00FA7CA4"/>
    <w:rsid w:val="00FB03B8"/>
    <w:rsid w:val="00FB2507"/>
    <w:rsid w:val="00FC67A4"/>
    <w:rsid w:val="74A4E7A7"/>
    <w:rsid w:val="7BABA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EB58F8"/>
  <w15:docId w15:val="{9A49255D-DCDA-4CD0-AFFE-B6E9D8BD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907E9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9907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9263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52A4B6-8EFD-4AF9-9DB0-153AACB98F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19F644-AECC-4159-86BC-8F69031D87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7BB9CE-6ED8-4EFB-9CF6-7C537767AC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2363C2-5053-4382-9FDA-1A5D3E5994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470</Words>
  <Characters>2684</Characters>
  <Application>Microsoft Office Word</Application>
  <DocSecurity>0</DocSecurity>
  <Lines>22</Lines>
  <Paragraphs>6</Paragraphs>
  <ScaleCrop>false</ScaleCrop>
  <Company>Toshiba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47</cp:revision>
  <cp:lastPrinted>1901-01-01T11:00:00Z</cp:lastPrinted>
  <dcterms:created xsi:type="dcterms:W3CDTF">2018-07-26T22:10:00Z</dcterms:created>
  <dcterms:modified xsi:type="dcterms:W3CDTF">2022-05-16T02:38:00Z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9800</vt:r8>
  </property>
</Properties>
</file>